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599E1" w14:textId="304256B3" w:rsidR="00324BA6" w:rsidRDefault="00324BA6" w:rsidP="0068384B">
      <w:pPr>
        <w:widowControl w:val="0"/>
        <w:autoSpaceDE w:val="0"/>
        <w:autoSpaceDN w:val="0"/>
        <w:adjustRightInd w:val="0"/>
        <w:ind w:left="640" w:hanging="640"/>
        <w:jc w:val="center"/>
        <w:rPr>
          <w:rFonts w:ascii="Arial" w:hAnsi="Arial" w:cs="Times"/>
          <w:b/>
          <w:bCs/>
          <w:color w:val="353535"/>
          <w:szCs w:val="46"/>
          <w:u w:val="single" w:color="353535"/>
        </w:rPr>
      </w:pP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>2018 R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>oad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S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>cholar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</w:t>
      </w:r>
      <w:r w:rsidR="0068384B"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- 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>R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>oad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M</w:t>
      </w:r>
      <w:r w:rsidR="00A514C7">
        <w:rPr>
          <w:rFonts w:ascii="Arial" w:hAnsi="Arial" w:cs="Times"/>
          <w:b/>
          <w:bCs/>
          <w:color w:val="353535"/>
          <w:szCs w:val="46"/>
          <w:u w:color="353535"/>
        </w:rPr>
        <w:t>ap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T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>est</w:t>
      </w:r>
      <w:r w:rsidR="0068384B"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–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 xml:space="preserve"> Cobra</w:t>
      </w:r>
      <w:r w:rsidR="0068384B"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Invitationa</w:t>
      </w:r>
      <w:r w:rsidR="0068384B" w:rsidRPr="00682238">
        <w:rPr>
          <w:rFonts w:ascii="Arial" w:hAnsi="Arial" w:cs="Times"/>
          <w:b/>
          <w:bCs/>
          <w:color w:val="353535"/>
          <w:szCs w:val="46"/>
        </w:rPr>
        <w:t>l</w:t>
      </w:r>
    </w:p>
    <w:p w14:paraId="32DD338B" w14:textId="78CFB328" w:rsidR="00324BA6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53190788" w14:textId="0242CBF2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5796A6BB" w14:textId="49872708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60F1393E" w14:textId="212DE979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79629AA6" w14:textId="56D3CE63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16A17E04" w14:textId="4C6C0EF5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6886ACF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6B0F1710" w14:textId="11A7338A" w:rsidR="00324BA6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  <w:r w:rsidRPr="00E84E27">
        <w:rPr>
          <w:rFonts w:ascii="Arial" w:hAnsi="Arial" w:cs="Times"/>
          <w:b/>
          <w:bCs/>
          <w:color w:val="353535"/>
          <w:szCs w:val="46"/>
          <w:u w:val="single" w:color="353535"/>
        </w:rPr>
        <w:t>ANSWERS</w:t>
      </w:r>
    </w:p>
    <w:p w14:paraId="5670EF80" w14:textId="77777777" w:rsidR="00D35BE0" w:rsidRPr="00616353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</w:rPr>
      </w:pPr>
    </w:p>
    <w:p w14:paraId="3CF4AA2A" w14:textId="5EE76251" w:rsidR="00051975" w:rsidRDefault="00051975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1. 2016 edition</w:t>
      </w:r>
      <w:ins w:id="0" w:author="woso-ms" w:date="2018-02-01T14:01:00Z">
        <w:r w:rsidR="00D536CB">
          <w:rPr>
            <w:rFonts w:ascii="Arial" w:hAnsi="Arial" w:cs="Times"/>
            <w:color w:val="353535"/>
            <w:szCs w:val="46"/>
            <w:u w:color="353535"/>
          </w:rPr>
          <w:t>,</w:t>
        </w:r>
      </w:ins>
      <w:r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B46D29">
        <w:rPr>
          <w:rFonts w:ascii="Arial" w:hAnsi="Arial" w:cs="Times"/>
          <w:color w:val="353535"/>
          <w:szCs w:val="46"/>
          <w:u w:color="353535"/>
        </w:rPr>
        <w:t>not</w:t>
      </w:r>
      <w:r>
        <w:rPr>
          <w:rFonts w:ascii="Arial" w:hAnsi="Arial" w:cs="Times"/>
          <w:color w:val="353535"/>
          <w:szCs w:val="46"/>
          <w:u w:color="353535"/>
        </w:rPr>
        <w:t xml:space="preserve"> 2/16 – 5/17</w:t>
      </w:r>
    </w:p>
    <w:p w14:paraId="49E8694D" w14:textId="77777777" w:rsidR="00D35BE0" w:rsidRDefault="00D35BE0" w:rsidP="004F43AA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130CFB9" w14:textId="45A0EE72" w:rsidR="004F43AA" w:rsidRDefault="004F43AA" w:rsidP="004F43AA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DF2F30">
        <w:rPr>
          <w:rFonts w:ascii="Arial" w:hAnsi="Arial" w:cs="Times"/>
          <w:color w:val="353535"/>
          <w:szCs w:val="46"/>
          <w:u w:color="353535"/>
        </w:rPr>
        <w:t>Nevada Utah</w:t>
      </w:r>
    </w:p>
    <w:p w14:paraId="03666002" w14:textId="77777777" w:rsidR="00D35BE0" w:rsidRDefault="00D35BE0" w:rsidP="004F43AA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89DA41B" w14:textId="5DF49B2A" w:rsidR="004F43AA" w:rsidRDefault="004F43AA" w:rsidP="004F43AA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3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68384B">
        <w:rPr>
          <w:rFonts w:ascii="Arial" w:hAnsi="Arial" w:cs="Times"/>
          <w:color w:val="353535"/>
          <w:szCs w:val="46"/>
          <w:u w:color="353535"/>
        </w:rPr>
        <w:t>Waterton – Glacier International Peace Park</w:t>
      </w:r>
    </w:p>
    <w:p w14:paraId="3E5C6D90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72AD669D" w14:textId="0BF18077" w:rsidR="00051975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4</w:t>
      </w:r>
      <w:r w:rsidR="001F5256">
        <w:rPr>
          <w:rFonts w:ascii="Arial" w:hAnsi="Arial" w:cs="Times"/>
          <w:color w:val="353535"/>
          <w:szCs w:val="46"/>
          <w:u w:color="353535"/>
        </w:rPr>
        <w:t>.</w:t>
      </w:r>
      <w:r w:rsidR="00051975">
        <w:rPr>
          <w:rFonts w:ascii="Arial" w:hAnsi="Arial" w:cs="Times"/>
          <w:color w:val="353535"/>
          <w:szCs w:val="46"/>
          <w:u w:color="353535"/>
        </w:rPr>
        <w:t xml:space="preserve"> Legend</w:t>
      </w:r>
    </w:p>
    <w:p w14:paraId="163B9424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014687D4" w14:textId="7AE3F504" w:rsidR="00051975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5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051975">
        <w:rPr>
          <w:rFonts w:ascii="Arial" w:hAnsi="Arial" w:cs="Times"/>
          <w:color w:val="353535"/>
          <w:szCs w:val="46"/>
          <w:u w:color="353535"/>
        </w:rPr>
        <w:t xml:space="preserve"> Boise</w:t>
      </w:r>
    </w:p>
    <w:p w14:paraId="7D39064A" w14:textId="77777777" w:rsidR="00D35BE0" w:rsidRDefault="00D35BE0" w:rsidP="001F525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09D58DFC" w14:textId="28286977" w:rsidR="00324BA6" w:rsidRPr="001F5256" w:rsidRDefault="004F43AA" w:rsidP="001F525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6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1F5256">
        <w:rPr>
          <w:rFonts w:ascii="Arial" w:hAnsi="Arial" w:cs="Times"/>
          <w:color w:val="353535"/>
          <w:szCs w:val="46"/>
          <w:u w:color="353535"/>
        </w:rPr>
        <w:t xml:space="preserve"> S</w:t>
      </w:r>
      <w:r w:rsidR="0068384B">
        <w:rPr>
          <w:rFonts w:ascii="Arial" w:hAnsi="Arial" w:cs="Times"/>
          <w:color w:val="353535"/>
          <w:szCs w:val="46"/>
          <w:u w:color="353535"/>
        </w:rPr>
        <w:t>outh</w:t>
      </w:r>
      <w:r w:rsidR="00D536CB">
        <w:rPr>
          <w:rFonts w:ascii="Arial" w:hAnsi="Arial" w:cs="Times"/>
          <w:color w:val="353535"/>
          <w:szCs w:val="46"/>
          <w:u w:color="353535"/>
        </w:rPr>
        <w:t>w</w:t>
      </w:r>
      <w:r w:rsidR="0068384B">
        <w:rPr>
          <w:rFonts w:ascii="Arial" w:hAnsi="Arial" w:cs="Times"/>
          <w:color w:val="353535"/>
          <w:szCs w:val="46"/>
          <w:u w:color="353535"/>
        </w:rPr>
        <w:t>estern or equiv</w:t>
      </w:r>
      <w:r w:rsidR="001F5256">
        <w:rPr>
          <w:rFonts w:ascii="Arial" w:hAnsi="Arial" w:cs="Times"/>
          <w:color w:val="353535"/>
          <w:szCs w:val="46"/>
          <w:u w:color="353535"/>
        </w:rPr>
        <w:t xml:space="preserve">      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>Boise River</w:t>
      </w:r>
    </w:p>
    <w:p w14:paraId="6A8DF8D3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60B4B857" w14:textId="3162B98C" w:rsidR="00051975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7</w:t>
      </w:r>
      <w:r w:rsidR="001F5256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B46D29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B46D29" w:rsidRPr="00E84E27">
        <w:rPr>
          <w:rFonts w:ascii="Arial" w:hAnsi="Arial" w:cs="Times"/>
          <w:color w:val="353535"/>
          <w:szCs w:val="46"/>
          <w:u w:color="353535"/>
        </w:rPr>
        <w:t>interstate 84</w:t>
      </w:r>
      <w:r w:rsidR="00B46D29">
        <w:rPr>
          <w:rFonts w:ascii="Arial" w:hAnsi="Arial" w:cs="Times"/>
          <w:color w:val="353535"/>
          <w:szCs w:val="46"/>
          <w:u w:color="353535"/>
        </w:rPr>
        <w:t xml:space="preserve"> or </w:t>
      </w:r>
      <w:r w:rsidR="00B85B4C">
        <w:rPr>
          <w:rFonts w:ascii="Arial" w:hAnsi="Arial" w:cs="Times"/>
          <w:color w:val="353535"/>
          <w:szCs w:val="46"/>
          <w:u w:color="353535"/>
        </w:rPr>
        <w:t>equivalent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,  7b. 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130 (45+85) miles</w:t>
      </w:r>
      <w:r w:rsidR="00D536CB">
        <w:rPr>
          <w:rFonts w:ascii="Arial" w:hAnsi="Arial" w:cs="Times"/>
          <w:color w:val="353535"/>
          <w:szCs w:val="46"/>
          <w:u w:color="353535"/>
        </w:rPr>
        <w:t>,  7c. S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outh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southeast</w:t>
      </w:r>
    </w:p>
    <w:p w14:paraId="18CEBF1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4D7C1060" w14:textId="01CA566A" w:rsidR="00B46D29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8</w:t>
      </w:r>
      <w:r w:rsidR="00B46D29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B46D29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>Saw Tooth National Forest</w:t>
      </w:r>
      <w:ins w:id="1" w:author="woso-ms" w:date="2018-02-01T14:06:00Z">
        <w:r w:rsidR="00D536CB">
          <w:rPr>
            <w:rFonts w:ascii="Arial" w:hAnsi="Arial" w:cs="Times"/>
            <w:color w:val="353535"/>
            <w:szCs w:val="46"/>
            <w:u w:color="353535"/>
          </w:rPr>
          <w:t xml:space="preserve"> </w:t>
        </w:r>
      </w:ins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D536CB">
        <w:rPr>
          <w:rFonts w:ascii="Arial" w:hAnsi="Arial" w:cs="Times"/>
          <w:color w:val="353535"/>
          <w:szCs w:val="46"/>
          <w:u w:color="353535"/>
        </w:rPr>
        <w:t>8b. Y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es</w:t>
      </w:r>
    </w:p>
    <w:p w14:paraId="0F7B870B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5F6C8049" w14:textId="7AB27ACD" w:rsidR="00B46D29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9</w:t>
      </w:r>
      <w:r w:rsidR="00B46D29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B46D29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9B79A2" w:rsidRPr="00E84E27">
        <w:rPr>
          <w:rFonts w:ascii="Arial" w:hAnsi="Arial" w:cs="Times"/>
          <w:color w:val="353535"/>
          <w:szCs w:val="46"/>
          <w:u w:color="353535"/>
        </w:rPr>
        <w:t>Unpaved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 9b. 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East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northeast</w:t>
      </w:r>
    </w:p>
    <w:p w14:paraId="2344B25D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04511BBB" w14:textId="3CBC5308" w:rsidR="00324BA6" w:rsidRPr="00E84E27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10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E0007F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666498">
        <w:rPr>
          <w:rFonts w:ascii="Arial" w:hAnsi="Arial" w:cs="Times"/>
          <w:color w:val="353535"/>
          <w:szCs w:val="46"/>
          <w:u w:color="353535"/>
        </w:rPr>
        <w:t>SR 27 north</w:t>
      </w:r>
      <w:bookmarkStart w:id="2" w:name="_GoBack"/>
      <w:bookmarkEnd w:id="2"/>
      <w:r w:rsidR="000C5BF2">
        <w:rPr>
          <w:rFonts w:ascii="Arial" w:hAnsi="Arial" w:cs="Times"/>
          <w:color w:val="353535"/>
          <w:szCs w:val="46"/>
          <w:u w:color="353535"/>
        </w:rPr>
        <w:t xml:space="preserve">, I-86 east </w:t>
      </w:r>
      <w:r w:rsidR="00E0007F">
        <w:rPr>
          <w:rFonts w:ascii="Arial" w:hAnsi="Arial" w:cs="Times"/>
          <w:color w:val="353535"/>
          <w:szCs w:val="46"/>
          <w:u w:color="353535"/>
        </w:rPr>
        <w:t xml:space="preserve">and I-15 </w:t>
      </w:r>
      <w:r w:rsidR="000C5BF2">
        <w:rPr>
          <w:rFonts w:ascii="Arial" w:hAnsi="Arial" w:cs="Times"/>
          <w:color w:val="353535"/>
          <w:szCs w:val="46"/>
          <w:u w:color="353535"/>
        </w:rPr>
        <w:t>north</w:t>
      </w:r>
    </w:p>
    <w:p w14:paraId="2382B923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6A192E6" w14:textId="5B2586BB" w:rsidR="00051975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11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Fort Hall Indian Reservation</w:t>
      </w:r>
    </w:p>
    <w:p w14:paraId="073023CB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6F8D63B5" w14:textId="49AE939E" w:rsidR="00324BA6" w:rsidRPr="00E84E27" w:rsidRDefault="00B46D29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Pr="00E84E27">
        <w:rPr>
          <w:rFonts w:ascii="Arial" w:hAnsi="Arial" w:cs="Times"/>
          <w:color w:val="353535"/>
          <w:szCs w:val="46"/>
          <w:u w:color="353535"/>
        </w:rPr>
        <w:t xml:space="preserve"> Craters of the Moon National Monument and Preserve</w:t>
      </w:r>
    </w:p>
    <w:p w14:paraId="2CBCB1B7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E371503" w14:textId="4CBB4ECE" w:rsidR="00324BA6" w:rsidRPr="00E84E27" w:rsidRDefault="00B46D29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3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>
        <w:rPr>
          <w:rFonts w:ascii="Arial" w:hAnsi="Arial" w:cs="Times"/>
          <w:color w:val="353535"/>
          <w:szCs w:val="46"/>
          <w:u w:color="353535"/>
        </w:rPr>
        <w:t xml:space="preserve"> Coeur</w:t>
      </w:r>
      <w:r w:rsidRPr="00B46D29">
        <w:rPr>
          <w:rFonts w:ascii="Arial" w:hAnsi="Arial" w:cs="Times"/>
          <w:color w:val="353535"/>
          <w:szCs w:val="46"/>
          <w:u w:color="353535"/>
        </w:rPr>
        <w:t xml:space="preserve"> </w:t>
      </w:r>
      <w:r>
        <w:rPr>
          <w:rFonts w:ascii="Arial" w:hAnsi="Arial" w:cs="Times"/>
          <w:color w:val="353535"/>
          <w:szCs w:val="46"/>
          <w:u w:color="353535"/>
        </w:rPr>
        <w:t>D’Alene, Duck Valley, and Nez Perce</w:t>
      </w:r>
    </w:p>
    <w:p w14:paraId="6FBEF04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422DCA1D" w14:textId="5DFA8B4D" w:rsidR="00324BA6" w:rsidRPr="00E84E27" w:rsidRDefault="001F525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4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53+99+66+66+100+71+51=</w:t>
      </w:r>
      <w:r w:rsidR="00F27185">
        <w:rPr>
          <w:rFonts w:ascii="Arial" w:hAnsi="Arial" w:cs="Times"/>
          <w:color w:val="353535"/>
          <w:szCs w:val="46"/>
          <w:u w:color="353535"/>
        </w:rPr>
        <w:t>506</w:t>
      </w:r>
      <w:r w:rsidR="003663FB">
        <w:rPr>
          <w:rFonts w:ascii="Arial" w:hAnsi="Arial" w:cs="Times"/>
          <w:color w:val="353535"/>
          <w:szCs w:val="46"/>
          <w:u w:color="353535"/>
        </w:rPr>
        <w:t xml:space="preserve"> miles</w:t>
      </w:r>
    </w:p>
    <w:p w14:paraId="52DAA6A8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71AF92F3" w14:textId="33A25621" w:rsidR="00324BA6" w:rsidRPr="00E84E27" w:rsidRDefault="00051975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5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ins w:id="3" w:author="woso-ms" w:date="2018-02-01T13:38:00Z">
        <w:r w:rsidR="0068384B">
          <w:rPr>
            <w:rFonts w:ascii="Arial" w:hAnsi="Arial" w:cs="Times"/>
            <w:color w:val="353535"/>
            <w:szCs w:val="46"/>
            <w:u w:color="353535"/>
          </w:rPr>
          <w:t xml:space="preserve"> </w:t>
        </w:r>
      </w:ins>
      <w:r w:rsidR="00324BA6" w:rsidRPr="00E84E27">
        <w:rPr>
          <w:rFonts w:ascii="Arial" w:hAnsi="Arial" w:cs="Times"/>
          <w:color w:val="353535"/>
          <w:szCs w:val="46"/>
          <w:u w:color="353535"/>
        </w:rPr>
        <w:t>Snake River</w:t>
      </w:r>
    </w:p>
    <w:p w14:paraId="70116CB5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77A55B00" w14:textId="29384DE7" w:rsidR="00B46D29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 w:rsidRPr="00E84E27"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6</w:t>
      </w:r>
      <w:r w:rsidR="00B46D29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Pr="00E84E27">
        <w:rPr>
          <w:rFonts w:ascii="Arial" w:hAnsi="Arial" w:cs="Times"/>
          <w:color w:val="353535"/>
          <w:szCs w:val="46"/>
          <w:u w:color="353535"/>
        </w:rPr>
        <w:t>Tautphaus Park</w:t>
      </w:r>
      <w:r w:rsidR="00972888">
        <w:rPr>
          <w:rFonts w:ascii="Arial" w:hAnsi="Arial" w:cs="Times"/>
          <w:color w:val="353535"/>
          <w:szCs w:val="46"/>
          <w:u w:color="353535"/>
        </w:rPr>
        <w:t xml:space="preserve">  16b. </w:t>
      </w:r>
      <w:r w:rsidR="00972888" w:rsidRPr="00E84E27">
        <w:rPr>
          <w:rFonts w:ascii="Arial" w:hAnsi="Arial" w:cs="Times"/>
          <w:color w:val="353535"/>
          <w:szCs w:val="46"/>
          <w:u w:color="353535"/>
        </w:rPr>
        <w:t xml:space="preserve">Rogers </w:t>
      </w:r>
      <w:r w:rsidR="00972888">
        <w:rPr>
          <w:rFonts w:ascii="Arial" w:hAnsi="Arial" w:cs="Times"/>
          <w:color w:val="353535"/>
          <w:szCs w:val="46"/>
          <w:u w:color="353535"/>
        </w:rPr>
        <w:t>S</w:t>
      </w:r>
      <w:r w:rsidR="00972888" w:rsidRPr="00E84E27">
        <w:rPr>
          <w:rFonts w:ascii="Arial" w:hAnsi="Arial" w:cs="Times"/>
          <w:color w:val="353535"/>
          <w:szCs w:val="46"/>
          <w:u w:color="353535"/>
        </w:rPr>
        <w:t>treet</w:t>
      </w:r>
    </w:p>
    <w:p w14:paraId="5BA8F919" w14:textId="77777777" w:rsidR="00D35BE0" w:rsidRDefault="00D35BE0" w:rsidP="000C5BF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591A94C0" w14:textId="18B3DF0F" w:rsidR="00324BA6" w:rsidRPr="00E84E27" w:rsidRDefault="001F5256" w:rsidP="000C5BF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7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B46D29">
        <w:rPr>
          <w:rFonts w:ascii="Arial" w:hAnsi="Arial" w:cs="Times"/>
          <w:color w:val="353535"/>
          <w:szCs w:val="46"/>
        </w:rPr>
        <w:t>(</w:t>
      </w:r>
      <w:r w:rsidR="00B46D29">
        <w:rPr>
          <w:rFonts w:ascii="Arial" w:hAnsi="Arial" w:cs="Times"/>
          <w:color w:val="353535"/>
          <w:sz w:val="20"/>
          <w:szCs w:val="46"/>
        </w:rPr>
        <w:t>4</w:t>
      </w:r>
      <w:r w:rsidR="00B46D29" w:rsidRPr="009139B0">
        <w:rPr>
          <w:rFonts w:ascii="Arial" w:hAnsi="Arial" w:cs="Times"/>
          <w:color w:val="353535"/>
          <w:sz w:val="20"/>
          <w:szCs w:val="46"/>
        </w:rPr>
        <w:t>pts</w:t>
      </w:r>
      <w:r w:rsidR="00B46D29">
        <w:rPr>
          <w:rFonts w:ascii="Arial" w:hAnsi="Arial" w:cs="Times"/>
          <w:color w:val="353535"/>
          <w:szCs w:val="46"/>
        </w:rPr>
        <w:t xml:space="preserve">) </w:t>
      </w:r>
      <w:r w:rsidR="000C5BF2">
        <w:rPr>
          <w:rFonts w:ascii="Arial" w:hAnsi="Arial" w:cs="Times"/>
          <w:color w:val="353535"/>
          <w:szCs w:val="46"/>
          <w:u w:color="353535"/>
        </w:rPr>
        <w:t>Rogers St west to Rollandet Ave south to Sunnyside Rd west required.  After that, Yellowstone Hwy/US – 26 north, Pancher Dr west, I-15 north, Broadway St west and Grandview Dr west all possible.  Then Skyline Dr north required.</w:t>
      </w:r>
    </w:p>
    <w:p w14:paraId="6641FD27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6BC96A41" w14:textId="7C691470" w:rsidR="004F43AA" w:rsidRDefault="00DC281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 xml:space="preserve">8a. </w:t>
      </w:r>
      <w:r w:rsidR="00DF2F30">
        <w:rPr>
          <w:rFonts w:ascii="Arial" w:hAnsi="Arial" w:cs="Times"/>
          <w:color w:val="353535"/>
          <w:szCs w:val="46"/>
          <w:u w:color="353535"/>
        </w:rPr>
        <w:t xml:space="preserve">Lost River Range </w:t>
      </w:r>
      <w:r w:rsidR="00DF2F30" w:rsidRPr="00DF2F30">
        <w:rPr>
          <w:rFonts w:ascii="Arial" w:hAnsi="Arial" w:cs="Times"/>
          <w:b/>
          <w:i/>
          <w:color w:val="353535"/>
          <w:sz w:val="22"/>
          <w:szCs w:val="46"/>
          <w:u w:color="353535"/>
        </w:rPr>
        <w:t>Tie Breaker</w:t>
      </w:r>
      <w:r w:rsidR="00D536CB" w:rsidRPr="00616353">
        <w:rPr>
          <w:rFonts w:ascii="Arial" w:hAnsi="Arial" w:cs="Times"/>
          <w:b/>
          <w:color w:val="353535"/>
          <w:sz w:val="22"/>
          <w:szCs w:val="46"/>
          <w:u w:color="353535"/>
        </w:rPr>
        <w:t xml:space="preserve">  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18b. 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12,662 feet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D536CB" w:rsidRPr="00DF2F30">
        <w:rPr>
          <w:rFonts w:ascii="Arial" w:hAnsi="Arial" w:cs="Times"/>
          <w:b/>
          <w:i/>
          <w:color w:val="353535"/>
          <w:sz w:val="22"/>
          <w:szCs w:val="46"/>
          <w:u w:color="353535"/>
        </w:rPr>
        <w:t>Tie Breaker</w:t>
      </w:r>
    </w:p>
    <w:p w14:paraId="7F9102B8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C9E09C7" w14:textId="15203844" w:rsidR="00324BA6" w:rsidRPr="00E84E27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 w:rsidRPr="00E84E27"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9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Pr="00E84E27">
        <w:rPr>
          <w:rFonts w:ascii="Arial" w:hAnsi="Arial" w:cs="Times"/>
          <w:color w:val="353535"/>
          <w:szCs w:val="46"/>
          <w:u w:color="353535"/>
        </w:rPr>
        <w:t xml:space="preserve"> east </w:t>
      </w:r>
      <w:r w:rsidR="00DC281A">
        <w:rPr>
          <w:rFonts w:ascii="Arial" w:hAnsi="Arial" w:cs="Times"/>
          <w:color w:val="353535"/>
          <w:szCs w:val="46"/>
          <w:u w:color="353535"/>
        </w:rPr>
        <w:t>I-</w:t>
      </w:r>
      <w:r w:rsidRPr="00E84E27">
        <w:rPr>
          <w:rFonts w:ascii="Arial" w:hAnsi="Arial" w:cs="Times"/>
          <w:color w:val="353535"/>
          <w:szCs w:val="46"/>
          <w:u w:color="353535"/>
        </w:rPr>
        <w:t>90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equiv</w:t>
      </w:r>
    </w:p>
    <w:p w14:paraId="314C35A1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5E9E778" w14:textId="79223B5C" w:rsidR="00324BA6" w:rsidRPr="00E84E27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20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Coeur d’ Alene</w:t>
      </w:r>
    </w:p>
    <w:p w14:paraId="74DD76BD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4961A7B5" w14:textId="53B2290B" w:rsidR="00DC281A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lastRenderedPageBreak/>
        <w:t>21</w:t>
      </w:r>
      <w:r w:rsidR="00DC281A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Micah Peak</w:t>
      </w:r>
      <w:ins w:id="4" w:author="woso-ms" w:date="2018-02-01T14:09:00Z">
        <w:r w:rsidR="00972888">
          <w:rPr>
            <w:rFonts w:ascii="Arial" w:hAnsi="Arial" w:cs="Times"/>
            <w:color w:val="353535"/>
            <w:szCs w:val="46"/>
            <w:u w:color="353535"/>
          </w:rPr>
          <w:t xml:space="preserve"> </w:t>
        </w:r>
      </w:ins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972888">
        <w:rPr>
          <w:rFonts w:ascii="Arial" w:hAnsi="Arial" w:cs="Times"/>
          <w:color w:val="353535"/>
          <w:szCs w:val="46"/>
          <w:u w:color="353535"/>
        </w:rPr>
        <w:t xml:space="preserve">21b. </w:t>
      </w:r>
      <w:r w:rsidR="00972888" w:rsidRPr="00E84E27">
        <w:rPr>
          <w:rFonts w:ascii="Arial" w:hAnsi="Arial" w:cs="Times"/>
          <w:color w:val="353535"/>
          <w:szCs w:val="46"/>
          <w:u w:color="353535"/>
        </w:rPr>
        <w:t>elevation 5,241feet</w:t>
      </w:r>
    </w:p>
    <w:p w14:paraId="688192D7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5B3171C" w14:textId="77777777" w:rsidR="000A202F" w:rsidRDefault="001F525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4F43AA"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9B79A2" w:rsidRPr="00E84E27">
        <w:rPr>
          <w:rFonts w:ascii="Arial" w:hAnsi="Arial" w:cs="Times"/>
          <w:color w:val="353535"/>
          <w:szCs w:val="46"/>
          <w:u w:color="353535"/>
        </w:rPr>
        <w:t>Scenic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highway</w:t>
      </w:r>
    </w:p>
    <w:p w14:paraId="50D8165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28A52DB" w14:textId="4DEB2430" w:rsidR="00AB14C6" w:rsidRDefault="000A202F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4F43AA">
        <w:rPr>
          <w:rFonts w:ascii="Arial" w:hAnsi="Arial" w:cs="Times"/>
          <w:color w:val="353535"/>
          <w:szCs w:val="46"/>
          <w:u w:color="353535"/>
        </w:rPr>
        <w:t>3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>
        <w:rPr>
          <w:rFonts w:ascii="Arial" w:hAnsi="Arial" w:cs="Times"/>
          <w:color w:val="353535"/>
          <w:szCs w:val="46"/>
          <w:u w:color="353535"/>
        </w:rPr>
        <w:t xml:space="preserve"> State Road 55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equiv</w:t>
      </w:r>
    </w:p>
    <w:p w14:paraId="54DA4DA1" w14:textId="77777777" w:rsidR="00D35BE0" w:rsidRDefault="00D35BE0" w:rsidP="00AB14C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7F99728C" w14:textId="0CDEA7DC" w:rsidR="00324BA6" w:rsidRPr="00E84E27" w:rsidRDefault="001F5256" w:rsidP="00AB14C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4F43AA">
        <w:rPr>
          <w:rFonts w:ascii="Arial" w:hAnsi="Arial" w:cs="Times"/>
          <w:color w:val="353535"/>
          <w:szCs w:val="46"/>
          <w:u w:color="353535"/>
        </w:rPr>
        <w:t>4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DF2F30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0A202F">
        <w:rPr>
          <w:rFonts w:ascii="Arial" w:hAnsi="Arial" w:cs="Times"/>
          <w:color w:val="353535"/>
          <w:szCs w:val="46"/>
          <w:u w:color="353535"/>
        </w:rPr>
        <w:t>(</w:t>
      </w:r>
      <w:r w:rsidR="009B79A2">
        <w:rPr>
          <w:rFonts w:ascii="Arial" w:hAnsi="Arial" w:cs="Times"/>
          <w:color w:val="353535"/>
          <w:szCs w:val="46"/>
          <w:u w:color="353535"/>
        </w:rPr>
        <w:t>3pts) Time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zone change between </w:t>
      </w:r>
      <w:r w:rsidR="00324BA6" w:rsidRPr="00DF2F30">
        <w:rPr>
          <w:rFonts w:ascii="Arial" w:hAnsi="Arial" w:cs="Times"/>
          <w:color w:val="353535"/>
          <w:szCs w:val="46"/>
          <w:u w:val="single" w:color="353535"/>
        </w:rPr>
        <w:t>Mountain Time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and </w:t>
      </w:r>
      <w:r w:rsidR="00324BA6" w:rsidRPr="00DF2F30">
        <w:rPr>
          <w:rFonts w:ascii="Arial" w:hAnsi="Arial" w:cs="Times"/>
          <w:color w:val="353535"/>
          <w:szCs w:val="46"/>
          <w:u w:val="single" w:color="353535"/>
        </w:rPr>
        <w:t>Pacific Time</w:t>
      </w:r>
      <w:r w:rsidR="000A202F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0A202F" w:rsidRPr="00DF2F30">
        <w:rPr>
          <w:rFonts w:ascii="Arial" w:hAnsi="Arial" w:cs="Times"/>
          <w:i/>
          <w:color w:val="353535"/>
          <w:szCs w:val="46"/>
          <w:u w:color="353535"/>
        </w:rPr>
        <w:t xml:space="preserve">Banks is in Mountain </w:t>
      </w:r>
      <w:r w:rsidR="009B79A2" w:rsidRPr="00DF2F30">
        <w:rPr>
          <w:rFonts w:ascii="Arial" w:hAnsi="Arial" w:cs="Times"/>
          <w:i/>
          <w:color w:val="353535"/>
          <w:szCs w:val="46"/>
          <w:u w:color="353535"/>
        </w:rPr>
        <w:t>Time</w:t>
      </w:r>
    </w:p>
    <w:p w14:paraId="34F74BC1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CCC60A4" w14:textId="55E107DB" w:rsidR="00DF2F30" w:rsidRDefault="00DF2F3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 xml:space="preserve">25. </w:t>
      </w:r>
      <w:r w:rsidR="009B79A2">
        <w:rPr>
          <w:rFonts w:ascii="Arial" w:hAnsi="Arial" w:cs="Times"/>
          <w:color w:val="353535"/>
          <w:szCs w:val="46"/>
          <w:u w:color="353535"/>
        </w:rPr>
        <w:t>South</w:t>
      </w:r>
    </w:p>
    <w:p w14:paraId="479573C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07A4501E" w14:textId="0E21F3DF" w:rsidR="00AB14C6" w:rsidRDefault="00AB14C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6</w:t>
      </w:r>
      <w:r w:rsidR="004F43AA">
        <w:rPr>
          <w:rFonts w:ascii="Arial" w:hAnsi="Arial" w:cs="Times"/>
          <w:color w:val="353535"/>
          <w:szCs w:val="46"/>
          <w:u w:color="353535"/>
        </w:rPr>
        <w:t xml:space="preserve">. I-90 at </w:t>
      </w:r>
      <w:r>
        <w:rPr>
          <w:rFonts w:ascii="Arial" w:hAnsi="Arial" w:cs="Times"/>
          <w:color w:val="353535"/>
          <w:szCs w:val="46"/>
          <w:u w:color="353535"/>
        </w:rPr>
        <w:t>Butte</w:t>
      </w:r>
    </w:p>
    <w:p w14:paraId="45A24EE3" w14:textId="77777777" w:rsidR="00324BA6" w:rsidRPr="00E84E27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</w:p>
    <w:p w14:paraId="7EB938F2" w14:textId="77777777" w:rsidR="00324BA6" w:rsidRPr="00E84E27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 w:rsidRPr="00E84E27">
        <w:rPr>
          <w:rFonts w:ascii="Arial" w:hAnsi="Arial" w:cs="Times New Roman"/>
          <w:b/>
          <w:bCs/>
          <w:szCs w:val="32"/>
          <w:u w:color="353535"/>
        </w:rPr>
        <w:t>Satellite View Boise State Campus </w:t>
      </w:r>
    </w:p>
    <w:p w14:paraId="45DA8623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22CA9DFE" w14:textId="14C8F9DD" w:rsidR="009B79A2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 w:rsidRPr="00E84E27">
        <w:rPr>
          <w:rFonts w:ascii="Arial" w:hAnsi="Arial" w:cs="Times"/>
          <w:color w:val="353535"/>
          <w:szCs w:val="46"/>
          <w:u w:color="353535"/>
        </w:rPr>
        <w:t>2</w:t>
      </w:r>
      <w:r w:rsidR="00974B03">
        <w:rPr>
          <w:rFonts w:ascii="Arial" w:hAnsi="Arial" w:cs="Times"/>
          <w:color w:val="353535"/>
          <w:szCs w:val="46"/>
          <w:u w:color="353535"/>
        </w:rPr>
        <w:t>7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974B03">
        <w:rPr>
          <w:rFonts w:ascii="Arial" w:hAnsi="Arial" w:cs="Times"/>
          <w:color w:val="353535"/>
          <w:szCs w:val="46"/>
          <w:u w:color="353535"/>
        </w:rPr>
        <w:t xml:space="preserve"> I-15</w:t>
      </w:r>
      <w:r w:rsidR="00644C61">
        <w:rPr>
          <w:rFonts w:ascii="Arial" w:hAnsi="Arial" w:cs="Times"/>
          <w:color w:val="353535"/>
          <w:szCs w:val="46"/>
          <w:u w:color="353535"/>
        </w:rPr>
        <w:t xml:space="preserve"> or</w:t>
      </w:r>
      <w:r w:rsidR="00DF2F30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644C61">
        <w:rPr>
          <w:rFonts w:ascii="Arial" w:hAnsi="Arial" w:cs="Times"/>
          <w:color w:val="353535"/>
          <w:szCs w:val="46"/>
          <w:u w:color="353535"/>
        </w:rPr>
        <w:t>Veterans Memorial Highway</w:t>
      </w:r>
    </w:p>
    <w:p w14:paraId="4542243A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521BD956" w14:textId="58006933" w:rsidR="00324BA6" w:rsidRPr="00E84E27" w:rsidRDefault="009B79A2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28. Veterans Memorial Highway</w:t>
      </w:r>
      <w:r w:rsidR="00644C61">
        <w:rPr>
          <w:rFonts w:ascii="Arial" w:hAnsi="Arial" w:cs="Times"/>
          <w:color w:val="353535"/>
          <w:szCs w:val="46"/>
          <w:u w:color="353535"/>
        </w:rPr>
        <w:t xml:space="preserve"> or I-15</w:t>
      </w:r>
    </w:p>
    <w:p w14:paraId="36519EB2" w14:textId="77777777" w:rsidR="00D35BE0" w:rsidRDefault="00D35BE0" w:rsidP="009B79A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16D9DB3" w14:textId="58E88F83" w:rsidR="00324BA6" w:rsidRPr="00E84E27" w:rsidRDefault="00324BA6" w:rsidP="009B79A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 w:rsidRPr="00E84E27"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9.</w:t>
      </w:r>
      <w:r w:rsidR="00974B03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644C61">
        <w:rPr>
          <w:rFonts w:ascii="Arial" w:hAnsi="Arial" w:cs="Times"/>
          <w:color w:val="353535"/>
          <w:szCs w:val="46"/>
          <w:u w:color="353535"/>
        </w:rPr>
        <w:t>(2pts) The sun is Southeast</w:t>
      </w:r>
      <w:r w:rsidR="00741AEA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644C61">
        <w:rPr>
          <w:rFonts w:ascii="Arial" w:hAnsi="Arial" w:cs="Times"/>
          <w:color w:val="353535"/>
          <w:szCs w:val="46"/>
          <w:u w:color="353535"/>
        </w:rPr>
        <w:t>or East (not right</w:t>
      </w:r>
      <w:r w:rsidR="00741AEA">
        <w:rPr>
          <w:rFonts w:ascii="Arial" w:hAnsi="Arial" w:cs="Times"/>
          <w:color w:val="353535"/>
          <w:szCs w:val="46"/>
          <w:u w:color="353535"/>
        </w:rPr>
        <w:t>) of campus</w:t>
      </w:r>
      <w:r w:rsidR="00644C61">
        <w:rPr>
          <w:rFonts w:ascii="Arial" w:hAnsi="Arial" w:cs="Times"/>
          <w:color w:val="353535"/>
          <w:szCs w:val="46"/>
          <w:u w:color="353535"/>
        </w:rPr>
        <w:t>. It is morning.</w:t>
      </w:r>
    </w:p>
    <w:p w14:paraId="1FFE23D5" w14:textId="77777777" w:rsidR="00D35BE0" w:rsidRDefault="00D35BE0" w:rsidP="00616353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502DD6B" w14:textId="7452612D" w:rsidR="00051975" w:rsidRDefault="00974B03" w:rsidP="00616353">
      <w:pPr>
        <w:widowControl w:val="0"/>
        <w:autoSpaceDE w:val="0"/>
        <w:autoSpaceDN w:val="0"/>
        <w:adjustRightInd w:val="0"/>
        <w:ind w:left="640" w:hanging="640"/>
      </w:pPr>
      <w:r>
        <w:rPr>
          <w:rFonts w:ascii="Arial" w:hAnsi="Arial" w:cs="Times"/>
          <w:color w:val="353535"/>
          <w:szCs w:val="46"/>
          <w:u w:color="353535"/>
        </w:rPr>
        <w:t>30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9B79A2" w:rsidRPr="009B79A2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644C61">
        <w:rPr>
          <w:rFonts w:ascii="Arial" w:hAnsi="Arial" w:cs="Times"/>
          <w:color w:val="353535"/>
          <w:szCs w:val="46"/>
          <w:u w:color="353535"/>
        </w:rPr>
        <w:t>S</w:t>
      </w:r>
      <w:r w:rsidR="009B79A2">
        <w:rPr>
          <w:rFonts w:ascii="Arial" w:hAnsi="Arial" w:cs="Times"/>
          <w:color w:val="353535"/>
          <w:szCs w:val="46"/>
          <w:u w:color="353535"/>
        </w:rPr>
        <w:t>outh</w:t>
      </w:r>
      <w:r w:rsidR="00644C61">
        <w:rPr>
          <w:rFonts w:ascii="Arial" w:hAnsi="Arial" w:cs="Times"/>
          <w:color w:val="353535"/>
          <w:szCs w:val="46"/>
          <w:u w:color="353535"/>
        </w:rPr>
        <w:t xml:space="preserve"> or Southeast</w:t>
      </w:r>
    </w:p>
    <w:sectPr w:rsidR="00051975" w:rsidSect="000519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so-ms">
    <w15:presenceInfo w15:providerId="None" w15:userId="woso-m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24BA6"/>
    <w:rsid w:val="00051975"/>
    <w:rsid w:val="000A202F"/>
    <w:rsid w:val="000C5BF2"/>
    <w:rsid w:val="001F5256"/>
    <w:rsid w:val="00306123"/>
    <w:rsid w:val="00324BA6"/>
    <w:rsid w:val="003663FB"/>
    <w:rsid w:val="0038778B"/>
    <w:rsid w:val="00434011"/>
    <w:rsid w:val="00457D1D"/>
    <w:rsid w:val="004F43AA"/>
    <w:rsid w:val="00616353"/>
    <w:rsid w:val="00644C61"/>
    <w:rsid w:val="00666498"/>
    <w:rsid w:val="00682238"/>
    <w:rsid w:val="0068384B"/>
    <w:rsid w:val="00731420"/>
    <w:rsid w:val="00741AEA"/>
    <w:rsid w:val="008909EA"/>
    <w:rsid w:val="00972888"/>
    <w:rsid w:val="00974B03"/>
    <w:rsid w:val="009B79A2"/>
    <w:rsid w:val="009F6D38"/>
    <w:rsid w:val="00A514C7"/>
    <w:rsid w:val="00AB14C6"/>
    <w:rsid w:val="00B46D29"/>
    <w:rsid w:val="00B85B4C"/>
    <w:rsid w:val="00D35BE0"/>
    <w:rsid w:val="00D536CB"/>
    <w:rsid w:val="00DB5589"/>
    <w:rsid w:val="00DC281A"/>
    <w:rsid w:val="00DF2F30"/>
    <w:rsid w:val="00E0007F"/>
    <w:rsid w:val="00EE24D5"/>
    <w:rsid w:val="00F271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16E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324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457D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7D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7D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7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7D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57D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57D1D"/>
    <w:rPr>
      <w:rFonts w:ascii="Segoe UI" w:hAnsi="Segoe UI" w:cs="Segoe UI"/>
      <w:sz w:val="18"/>
      <w:szCs w:val="18"/>
    </w:rPr>
  </w:style>
  <w:style w:type="paragraph" w:styleId="Revision">
    <w:name w:val="Revision"/>
    <w:hidden/>
    <w:semiHidden/>
    <w:rsid w:val="0061635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215</Words>
  <Characters>1230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Pepper</dc:creator>
  <cp:keywords/>
  <cp:lastModifiedBy>Tammy Brown</cp:lastModifiedBy>
  <cp:revision>12</cp:revision>
  <cp:lastPrinted>2018-01-28T01:37:00Z</cp:lastPrinted>
  <dcterms:created xsi:type="dcterms:W3CDTF">2018-01-25T01:29:00Z</dcterms:created>
  <dcterms:modified xsi:type="dcterms:W3CDTF">2018-02-04T22:45:00Z</dcterms:modified>
</cp:coreProperties>
</file>